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F0" w:rsidRPr="00D03EAE" w:rsidRDefault="00A22AE4" w:rsidP="00A22AE4">
      <w:pPr>
        <w:bidi/>
        <w:jc w:val="center"/>
        <w:rPr>
          <w:rFonts w:cs="B Titr"/>
          <w:sz w:val="14"/>
          <w:szCs w:val="14"/>
          <w:rtl/>
          <w:lang w:bidi="fa-IR"/>
        </w:rPr>
      </w:pPr>
      <w:bookmarkStart w:id="0" w:name="_GoBack"/>
      <w:bookmarkEnd w:id="0"/>
      <w:r w:rsidRPr="00D03EAE">
        <w:rPr>
          <w:rFonts w:cs="B Titr" w:hint="cs"/>
          <w:sz w:val="14"/>
          <w:szCs w:val="14"/>
          <w:rtl/>
          <w:lang w:bidi="fa-IR"/>
        </w:rPr>
        <w:t>باسمه تعالی</w:t>
      </w:r>
    </w:p>
    <w:p w:rsidR="00A22AE4" w:rsidRPr="002575A2" w:rsidRDefault="00A22AE4" w:rsidP="00A22AE4">
      <w:pPr>
        <w:bidi/>
        <w:jc w:val="center"/>
        <w:rPr>
          <w:rFonts w:cs="B Titr"/>
          <w:sz w:val="36"/>
          <w:szCs w:val="36"/>
          <w:u w:val="single"/>
          <w:rtl/>
          <w:lang w:bidi="fa-IR"/>
        </w:rPr>
      </w:pPr>
      <w:r w:rsidRPr="002575A2">
        <w:rPr>
          <w:rFonts w:cs="B Titr" w:hint="cs"/>
          <w:sz w:val="36"/>
          <w:szCs w:val="36"/>
          <w:u w:val="single"/>
          <w:rtl/>
          <w:lang w:bidi="fa-IR"/>
        </w:rPr>
        <w:t>«فرم انصراف از تحصیل»</w:t>
      </w:r>
    </w:p>
    <w:p w:rsidR="00A22AE4" w:rsidRPr="00D03EAE" w:rsidRDefault="00A22AE4" w:rsidP="00A22AE4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D03EAE">
        <w:rPr>
          <w:rFonts w:cs="B Titr" w:hint="cs"/>
          <w:sz w:val="32"/>
          <w:szCs w:val="32"/>
          <w:rtl/>
          <w:lang w:bidi="fa-IR"/>
        </w:rPr>
        <w:t>آموزشکده فنی دختران آمل</w:t>
      </w:r>
    </w:p>
    <w:p w:rsidR="002575A2" w:rsidRDefault="00A22AE4" w:rsidP="00D03EAE">
      <w:pPr>
        <w:bidi/>
        <w:rPr>
          <w:rFonts w:cs="B Titr"/>
          <w:sz w:val="34"/>
          <w:szCs w:val="34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اینجانب</w:t>
      </w:r>
      <w:r w:rsidRPr="00D03EAE">
        <w:rPr>
          <w:rFonts w:cs="B Titr" w:hint="cs"/>
          <w:sz w:val="16"/>
          <w:szCs w:val="16"/>
          <w:rtl/>
          <w:lang w:bidi="fa-IR"/>
        </w:rPr>
        <w:t>..........</w:t>
      </w:r>
      <w:r w:rsidR="00D03EAE">
        <w:rPr>
          <w:rFonts w:cs="B Titr" w:hint="cs"/>
          <w:sz w:val="16"/>
          <w:szCs w:val="16"/>
          <w:rtl/>
          <w:lang w:bidi="fa-IR"/>
        </w:rPr>
        <w:t>...................</w:t>
      </w:r>
      <w:r w:rsidR="002575A2">
        <w:rPr>
          <w:rFonts w:cs="B Titr" w:hint="cs"/>
          <w:sz w:val="16"/>
          <w:szCs w:val="16"/>
          <w:rtl/>
          <w:lang w:bidi="fa-IR"/>
        </w:rPr>
        <w:t>............</w:t>
      </w:r>
      <w:r w:rsidR="00D03EAE">
        <w:rPr>
          <w:rFonts w:cs="B Titr" w:hint="cs"/>
          <w:sz w:val="16"/>
          <w:szCs w:val="16"/>
          <w:rtl/>
          <w:lang w:bidi="fa-IR"/>
        </w:rPr>
        <w:t>......</w:t>
      </w:r>
      <w:r w:rsidRPr="00D03EAE">
        <w:rPr>
          <w:rFonts w:cs="B Titr" w:hint="cs"/>
          <w:sz w:val="16"/>
          <w:szCs w:val="16"/>
          <w:rtl/>
          <w:lang w:bidi="fa-IR"/>
        </w:rPr>
        <w:t>............</w:t>
      </w:r>
      <w:r w:rsidRPr="00D03EAE">
        <w:rPr>
          <w:rFonts w:cs="B Titr" w:hint="cs"/>
          <w:sz w:val="34"/>
          <w:szCs w:val="34"/>
          <w:rtl/>
          <w:lang w:bidi="fa-IR"/>
        </w:rPr>
        <w:t>فرزند</w:t>
      </w:r>
      <w:r w:rsidRPr="002575A2">
        <w:rPr>
          <w:rFonts w:cs="B Titr" w:hint="cs"/>
          <w:sz w:val="14"/>
          <w:szCs w:val="14"/>
          <w:rtl/>
          <w:lang w:bidi="fa-IR"/>
        </w:rPr>
        <w:t>........</w:t>
      </w:r>
      <w:r w:rsidR="002575A2">
        <w:rPr>
          <w:rFonts w:cs="B Titr" w:hint="cs"/>
          <w:sz w:val="14"/>
          <w:szCs w:val="14"/>
          <w:rtl/>
          <w:lang w:bidi="fa-IR"/>
        </w:rPr>
        <w:t>..................</w:t>
      </w:r>
      <w:r w:rsidRPr="002575A2">
        <w:rPr>
          <w:rFonts w:cs="B Titr" w:hint="cs"/>
          <w:sz w:val="14"/>
          <w:szCs w:val="14"/>
          <w:rtl/>
          <w:lang w:bidi="fa-IR"/>
        </w:rPr>
        <w:t>.........</w:t>
      </w:r>
      <w:r w:rsidRPr="00D03EAE">
        <w:rPr>
          <w:rFonts w:cs="B Titr" w:hint="cs"/>
          <w:sz w:val="34"/>
          <w:szCs w:val="34"/>
          <w:rtl/>
          <w:lang w:bidi="fa-IR"/>
        </w:rPr>
        <w:t>رشته</w:t>
      </w:r>
      <w:r w:rsidRPr="002575A2">
        <w:rPr>
          <w:rFonts w:cs="B Titr" w:hint="cs"/>
          <w:sz w:val="18"/>
          <w:szCs w:val="18"/>
          <w:rtl/>
          <w:lang w:bidi="fa-IR"/>
        </w:rPr>
        <w:t>....</w:t>
      </w:r>
      <w:r w:rsidR="002575A2">
        <w:rPr>
          <w:rFonts w:cs="B Titr" w:hint="cs"/>
          <w:sz w:val="18"/>
          <w:szCs w:val="18"/>
          <w:rtl/>
          <w:lang w:bidi="fa-IR"/>
        </w:rPr>
        <w:t>...................</w:t>
      </w:r>
      <w:r w:rsidRPr="002575A2">
        <w:rPr>
          <w:rFonts w:cs="B Titr" w:hint="cs"/>
          <w:sz w:val="18"/>
          <w:szCs w:val="18"/>
          <w:rtl/>
          <w:lang w:bidi="fa-IR"/>
        </w:rPr>
        <w:t>.......</w:t>
      </w:r>
      <w:r w:rsidRPr="00D03EAE">
        <w:rPr>
          <w:rFonts w:cs="B Titr" w:hint="cs"/>
          <w:sz w:val="34"/>
          <w:szCs w:val="34"/>
          <w:rtl/>
          <w:lang w:bidi="fa-IR"/>
        </w:rPr>
        <w:t xml:space="preserve"> </w:t>
      </w:r>
    </w:p>
    <w:p w:rsidR="002575A2" w:rsidRDefault="00A22AE4" w:rsidP="002575A2">
      <w:pPr>
        <w:bidi/>
        <w:rPr>
          <w:rFonts w:cs="B Titr"/>
          <w:sz w:val="18"/>
          <w:szCs w:val="18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به شماره ملی</w:t>
      </w:r>
      <w:r w:rsidRPr="002575A2">
        <w:rPr>
          <w:rFonts w:cs="B Titr" w:hint="cs"/>
          <w:sz w:val="14"/>
          <w:szCs w:val="14"/>
          <w:rtl/>
          <w:lang w:bidi="fa-IR"/>
        </w:rPr>
        <w:t>.............</w:t>
      </w:r>
      <w:r w:rsidR="002575A2">
        <w:rPr>
          <w:rFonts w:cs="B Titr" w:hint="cs"/>
          <w:sz w:val="14"/>
          <w:szCs w:val="14"/>
          <w:rtl/>
          <w:lang w:bidi="fa-IR"/>
        </w:rPr>
        <w:t>.........................................</w:t>
      </w:r>
      <w:r w:rsidRPr="002575A2">
        <w:rPr>
          <w:rFonts w:cs="B Titr" w:hint="cs"/>
          <w:sz w:val="14"/>
          <w:szCs w:val="14"/>
          <w:rtl/>
          <w:lang w:bidi="fa-IR"/>
        </w:rPr>
        <w:t>..........</w:t>
      </w:r>
      <w:r w:rsidR="002575A2">
        <w:rPr>
          <w:rFonts w:cs="B Titr" w:hint="cs"/>
          <w:sz w:val="14"/>
          <w:szCs w:val="14"/>
          <w:rtl/>
          <w:lang w:bidi="fa-IR"/>
        </w:rPr>
        <w:t xml:space="preserve">      </w:t>
      </w:r>
      <w:r w:rsidRPr="00D03EAE">
        <w:rPr>
          <w:rFonts w:cs="B Titr" w:hint="cs"/>
          <w:sz w:val="34"/>
          <w:szCs w:val="34"/>
          <w:rtl/>
          <w:lang w:bidi="fa-IR"/>
        </w:rPr>
        <w:t>متولد</w:t>
      </w:r>
      <w:r w:rsidRPr="002575A2">
        <w:rPr>
          <w:rFonts w:cs="B Titr" w:hint="cs"/>
          <w:sz w:val="18"/>
          <w:szCs w:val="18"/>
          <w:rtl/>
          <w:lang w:bidi="fa-IR"/>
        </w:rPr>
        <w:t>............</w:t>
      </w:r>
      <w:r w:rsidR="002575A2">
        <w:rPr>
          <w:rFonts w:cs="B Titr" w:hint="cs"/>
          <w:sz w:val="18"/>
          <w:szCs w:val="18"/>
          <w:rtl/>
          <w:lang w:bidi="fa-IR"/>
        </w:rPr>
        <w:t>........................</w:t>
      </w:r>
      <w:r w:rsidRPr="002575A2">
        <w:rPr>
          <w:rFonts w:cs="B Titr" w:hint="cs"/>
          <w:sz w:val="18"/>
          <w:szCs w:val="18"/>
          <w:rtl/>
          <w:lang w:bidi="fa-IR"/>
        </w:rPr>
        <w:t xml:space="preserve">... </w:t>
      </w:r>
    </w:p>
    <w:p w:rsidR="00A22AE4" w:rsidRPr="00D03EAE" w:rsidRDefault="00A22AE4" w:rsidP="002575A2">
      <w:pPr>
        <w:bidi/>
        <w:rPr>
          <w:rFonts w:cs="B Titr"/>
          <w:sz w:val="34"/>
          <w:szCs w:val="34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به شماره دانشجویی</w:t>
      </w:r>
      <w:r w:rsidRPr="002575A2">
        <w:rPr>
          <w:rFonts w:cs="B Titr" w:hint="cs"/>
          <w:sz w:val="18"/>
          <w:szCs w:val="18"/>
          <w:rtl/>
          <w:lang w:bidi="fa-IR"/>
        </w:rPr>
        <w:t>..............</w:t>
      </w:r>
      <w:r w:rsidR="002575A2">
        <w:rPr>
          <w:rFonts w:cs="B Titr" w:hint="cs"/>
          <w:sz w:val="18"/>
          <w:szCs w:val="18"/>
          <w:rtl/>
          <w:lang w:bidi="fa-IR"/>
        </w:rPr>
        <w:t>..........</w:t>
      </w:r>
      <w:r w:rsidRPr="002575A2">
        <w:rPr>
          <w:rFonts w:cs="B Titr" w:hint="cs"/>
          <w:sz w:val="18"/>
          <w:szCs w:val="18"/>
          <w:rtl/>
          <w:lang w:bidi="fa-IR"/>
        </w:rPr>
        <w:t>...............</w:t>
      </w:r>
      <w:r w:rsidRPr="00D03EAE">
        <w:rPr>
          <w:rFonts w:cs="B Titr" w:hint="cs"/>
          <w:sz w:val="34"/>
          <w:szCs w:val="34"/>
          <w:rtl/>
          <w:lang w:bidi="fa-IR"/>
        </w:rPr>
        <w:t>ورودی</w:t>
      </w:r>
      <w:r w:rsidRPr="002575A2">
        <w:rPr>
          <w:rFonts w:cs="B Titr" w:hint="cs"/>
          <w:sz w:val="20"/>
          <w:szCs w:val="20"/>
          <w:rtl/>
          <w:lang w:bidi="fa-IR"/>
        </w:rPr>
        <w:t>......</w:t>
      </w:r>
      <w:r w:rsidR="002575A2">
        <w:rPr>
          <w:rFonts w:cs="B Titr" w:hint="cs"/>
          <w:sz w:val="20"/>
          <w:szCs w:val="20"/>
          <w:rtl/>
          <w:lang w:bidi="fa-IR"/>
        </w:rPr>
        <w:t>......</w:t>
      </w:r>
      <w:r w:rsidRPr="002575A2">
        <w:rPr>
          <w:rFonts w:cs="B Titr" w:hint="cs"/>
          <w:sz w:val="20"/>
          <w:szCs w:val="20"/>
          <w:rtl/>
          <w:lang w:bidi="fa-IR"/>
        </w:rPr>
        <w:t>...</w:t>
      </w:r>
      <w:r w:rsidRPr="00D03EAE">
        <w:rPr>
          <w:rFonts w:cs="B Titr" w:hint="cs"/>
          <w:sz w:val="34"/>
          <w:szCs w:val="34"/>
          <w:rtl/>
          <w:lang w:bidi="fa-IR"/>
        </w:rPr>
        <w:t>دوره کاردانی/کارشناسی در نیمسال</w:t>
      </w:r>
      <w:r w:rsidRPr="002575A2">
        <w:rPr>
          <w:rFonts w:cs="B Titr" w:hint="cs"/>
          <w:sz w:val="18"/>
          <w:szCs w:val="18"/>
          <w:rtl/>
          <w:lang w:bidi="fa-IR"/>
        </w:rPr>
        <w:t>......</w:t>
      </w:r>
      <w:r w:rsidR="002575A2">
        <w:rPr>
          <w:rFonts w:cs="B Titr" w:hint="cs"/>
          <w:sz w:val="18"/>
          <w:szCs w:val="18"/>
          <w:rtl/>
          <w:lang w:bidi="fa-IR"/>
        </w:rPr>
        <w:t>............</w:t>
      </w:r>
      <w:r w:rsidRPr="002575A2">
        <w:rPr>
          <w:rFonts w:cs="B Titr" w:hint="cs"/>
          <w:sz w:val="18"/>
          <w:szCs w:val="18"/>
          <w:rtl/>
          <w:lang w:bidi="fa-IR"/>
        </w:rPr>
        <w:t>...</w:t>
      </w:r>
      <w:r w:rsidRPr="00D03EAE">
        <w:rPr>
          <w:rFonts w:cs="B Titr" w:hint="cs"/>
          <w:sz w:val="34"/>
          <w:szCs w:val="34"/>
          <w:rtl/>
          <w:lang w:bidi="fa-IR"/>
        </w:rPr>
        <w:t xml:space="preserve"> بنا به دلایل ذیل خواستار انصراف از تحصیل می باشم.</w:t>
      </w:r>
    </w:p>
    <w:p w:rsidR="00A22AE4" w:rsidRPr="00D03EAE" w:rsidRDefault="00A22AE4" w:rsidP="00D03EAE">
      <w:pPr>
        <w:bidi/>
        <w:rPr>
          <w:rFonts w:cs="B Titr"/>
          <w:sz w:val="34"/>
          <w:szCs w:val="34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01</w:t>
      </w:r>
    </w:p>
    <w:p w:rsidR="00A22AE4" w:rsidRPr="00D03EAE" w:rsidRDefault="00A22AE4" w:rsidP="00D03EAE">
      <w:pPr>
        <w:bidi/>
        <w:rPr>
          <w:rFonts w:cs="B Titr"/>
          <w:sz w:val="34"/>
          <w:szCs w:val="34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02</w:t>
      </w:r>
    </w:p>
    <w:p w:rsidR="00A22AE4" w:rsidRPr="00D03EAE" w:rsidRDefault="00A22AE4" w:rsidP="00D03EAE">
      <w:pPr>
        <w:bidi/>
        <w:rPr>
          <w:rFonts w:cs="B Titr"/>
          <w:sz w:val="34"/>
          <w:szCs w:val="34"/>
          <w:rtl/>
          <w:lang w:bidi="fa-IR"/>
        </w:rPr>
      </w:pPr>
      <w:r w:rsidRPr="00D03EAE">
        <w:rPr>
          <w:rFonts w:cs="B Titr" w:hint="cs"/>
          <w:sz w:val="34"/>
          <w:szCs w:val="34"/>
          <w:rtl/>
          <w:lang w:bidi="fa-IR"/>
        </w:rPr>
        <w:t>03</w:t>
      </w:r>
    </w:p>
    <w:p w:rsidR="00A22AE4" w:rsidRPr="00D03EAE" w:rsidRDefault="00A22AE4" w:rsidP="00A22AE4">
      <w:pPr>
        <w:bidi/>
        <w:rPr>
          <w:rFonts w:cs="B Titr"/>
          <w:sz w:val="28"/>
          <w:szCs w:val="28"/>
          <w:rtl/>
          <w:lang w:bidi="fa-IR"/>
        </w:rPr>
      </w:pPr>
      <w:r w:rsidRPr="00D03EAE">
        <w:rPr>
          <w:rFonts w:cs="B Titr" w:hint="cs"/>
          <w:sz w:val="28"/>
          <w:szCs w:val="28"/>
          <w:rtl/>
          <w:lang w:bidi="fa-IR"/>
        </w:rPr>
        <w:t>معاونت آموزشی                                                                 امضاء دانشجو</w:t>
      </w:r>
    </w:p>
    <w:p w:rsidR="00A22AE4" w:rsidRPr="00D03EAE" w:rsidRDefault="00A22AE4" w:rsidP="00A22AE4">
      <w:pPr>
        <w:bidi/>
        <w:rPr>
          <w:rFonts w:cs="B Titr"/>
          <w:sz w:val="28"/>
          <w:szCs w:val="28"/>
          <w:rtl/>
          <w:lang w:bidi="fa-IR"/>
        </w:rPr>
      </w:pPr>
      <w:r w:rsidRPr="00D03EAE">
        <w:rPr>
          <w:rFonts w:cs="B Titr" w:hint="cs"/>
          <w:sz w:val="28"/>
          <w:szCs w:val="28"/>
          <w:rtl/>
          <w:lang w:bidi="fa-IR"/>
        </w:rPr>
        <w:t xml:space="preserve">واحد مالی  </w:t>
      </w:r>
    </w:p>
    <w:p w:rsidR="00A22AE4" w:rsidRPr="00D03EAE" w:rsidRDefault="00A22AE4" w:rsidP="00A22AE4">
      <w:pPr>
        <w:bidi/>
        <w:rPr>
          <w:rFonts w:cs="B Titr"/>
          <w:sz w:val="28"/>
          <w:szCs w:val="28"/>
          <w:rtl/>
          <w:lang w:bidi="fa-IR"/>
        </w:rPr>
      </w:pPr>
      <w:r w:rsidRPr="00D03EAE">
        <w:rPr>
          <w:rFonts w:cs="B Titr" w:hint="cs"/>
          <w:sz w:val="28"/>
          <w:szCs w:val="28"/>
          <w:rtl/>
          <w:lang w:bidi="fa-IR"/>
        </w:rPr>
        <w:t>واحد کتابخانه</w:t>
      </w:r>
    </w:p>
    <w:p w:rsidR="00A22AE4" w:rsidRPr="00D03EAE" w:rsidRDefault="00A22AE4" w:rsidP="00A22AE4">
      <w:pPr>
        <w:bidi/>
        <w:rPr>
          <w:rFonts w:cs="B Titr"/>
          <w:sz w:val="28"/>
          <w:szCs w:val="28"/>
          <w:rtl/>
          <w:lang w:bidi="fa-IR"/>
        </w:rPr>
      </w:pPr>
      <w:r w:rsidRPr="00D03EAE">
        <w:rPr>
          <w:rFonts w:cs="B Titr" w:hint="cs"/>
          <w:sz w:val="28"/>
          <w:szCs w:val="28"/>
          <w:rtl/>
          <w:lang w:bidi="fa-IR"/>
        </w:rPr>
        <w:t>واحد امور دانشجویی</w:t>
      </w:r>
    </w:p>
    <w:p w:rsidR="002575A2" w:rsidRDefault="00A22AE4" w:rsidP="00A22AE4">
      <w:pPr>
        <w:bidi/>
        <w:rPr>
          <w:rFonts w:cs="B Titr"/>
          <w:sz w:val="28"/>
          <w:szCs w:val="28"/>
          <w:rtl/>
          <w:lang w:bidi="fa-IR"/>
        </w:rPr>
      </w:pPr>
      <w:r w:rsidRPr="00D03EAE">
        <w:rPr>
          <w:rFonts w:cs="B Titr" w:hint="cs"/>
          <w:sz w:val="28"/>
          <w:szCs w:val="28"/>
          <w:rtl/>
          <w:lang w:bidi="fa-IR"/>
        </w:rPr>
        <w:t xml:space="preserve">واحد فرهنگی                           </w:t>
      </w:r>
    </w:p>
    <w:p w:rsidR="00A22AE4" w:rsidRPr="00D03EAE" w:rsidRDefault="002575A2" w:rsidP="002575A2">
      <w:pPr>
        <w:bidi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                                                                    </w:t>
      </w:r>
      <w:r w:rsidR="00A22AE4" w:rsidRPr="00D03EAE">
        <w:rPr>
          <w:rFonts w:cs="B Titr" w:hint="cs"/>
          <w:sz w:val="28"/>
          <w:szCs w:val="28"/>
          <w:rtl/>
          <w:lang w:bidi="fa-IR"/>
        </w:rPr>
        <w:t xml:space="preserve">               رئیس آموزشکده دختران آمل</w:t>
      </w:r>
    </w:p>
    <w:p w:rsidR="00A22AE4" w:rsidRPr="00A22AE4" w:rsidRDefault="002575A2" w:rsidP="00A22AE4">
      <w:pPr>
        <w:bidi/>
        <w:rPr>
          <w:rFonts w:cs="B Titr"/>
          <w:sz w:val="34"/>
          <w:szCs w:val="34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</w:t>
      </w:r>
      <w:r w:rsidR="00A22AE4" w:rsidRPr="00D03EAE">
        <w:rPr>
          <w:rFonts w:cs="B Titr" w:hint="cs"/>
          <w:sz w:val="28"/>
          <w:szCs w:val="28"/>
          <w:rtl/>
          <w:lang w:bidi="fa-IR"/>
        </w:rPr>
        <w:t xml:space="preserve">مریم    </w:t>
      </w:r>
      <w:r>
        <w:rPr>
          <w:rFonts w:cs="B Titr" w:hint="cs"/>
          <w:sz w:val="28"/>
          <w:szCs w:val="28"/>
          <w:rtl/>
          <w:lang w:bidi="fa-IR"/>
        </w:rPr>
        <w:t xml:space="preserve">      </w:t>
      </w:r>
      <w:r w:rsidR="00A22AE4" w:rsidRPr="00D03EAE">
        <w:rPr>
          <w:rFonts w:cs="B Titr" w:hint="cs"/>
          <w:sz w:val="28"/>
          <w:szCs w:val="28"/>
          <w:rtl/>
          <w:lang w:bidi="fa-IR"/>
        </w:rPr>
        <w:t xml:space="preserve">عابدی </w:t>
      </w:r>
    </w:p>
    <w:sectPr w:rsidR="00A22AE4" w:rsidRPr="00A22AE4" w:rsidSect="002575A2">
      <w:pgSz w:w="12240" w:h="15840"/>
      <w:pgMar w:top="990" w:right="1440" w:bottom="1440" w:left="1080" w:header="720" w:footer="720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E4"/>
    <w:rsid w:val="002575A2"/>
    <w:rsid w:val="004D72F0"/>
    <w:rsid w:val="007012D2"/>
    <w:rsid w:val="00A22AE4"/>
    <w:rsid w:val="00D0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4880-B631-400A-BF24-B3D1FC57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2019-10-20T05:06:00Z</dcterms:created>
  <dcterms:modified xsi:type="dcterms:W3CDTF">2019-10-20T05:06:00Z</dcterms:modified>
</cp:coreProperties>
</file>